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8E26C5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1801F577" w14:textId="39A10DFC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0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x</w:t>
              </w:r>
            </w:ins>
          </w:p>
        </w:tc>
        <w:tc>
          <w:tcPr>
            <w:tcW w:w="1545" w:type="dxa"/>
          </w:tcPr>
          <w:p w14:paraId="1E32A103" w14:textId="72C303F8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E26C5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58E1853F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x</w:t>
              </w:r>
            </w:ins>
          </w:p>
        </w:tc>
        <w:tc>
          <w:tcPr>
            <w:tcW w:w="1545" w:type="dxa"/>
          </w:tcPr>
          <w:p w14:paraId="7BE3FAF4" w14:textId="63DE9271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8E26C5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48571403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2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x</w:t>
              </w:r>
            </w:ins>
          </w:p>
        </w:tc>
        <w:tc>
          <w:tcPr>
            <w:tcW w:w="1545" w:type="dxa"/>
          </w:tcPr>
          <w:p w14:paraId="61FF36C4" w14:textId="5582F07D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8E26C5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8E26C5" w:rsidRPr="00771297" w:rsidRDefault="008E26C5" w:rsidP="008E26C5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6BDFBB94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3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x</w:t>
              </w:r>
            </w:ins>
          </w:p>
        </w:tc>
        <w:tc>
          <w:tcPr>
            <w:tcW w:w="1545" w:type="dxa"/>
          </w:tcPr>
          <w:p w14:paraId="5DDB2BF6" w14:textId="2D610316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E26C5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0FFF1A48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4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x</w:t>
              </w:r>
            </w:ins>
          </w:p>
        </w:tc>
        <w:tc>
          <w:tcPr>
            <w:tcW w:w="1545" w:type="dxa"/>
          </w:tcPr>
          <w:p w14:paraId="4ABC127F" w14:textId="483081CA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E26C5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3B17D2C2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5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68A5403A" w14:textId="5176126F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E26C5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5B19BE9B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6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CCAA604" w14:textId="5686280C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E26C5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1FC9B123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7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0,5</w:t>
              </w:r>
            </w:ins>
          </w:p>
        </w:tc>
        <w:tc>
          <w:tcPr>
            <w:tcW w:w="1545" w:type="dxa"/>
          </w:tcPr>
          <w:p w14:paraId="58A7B33D" w14:textId="377F4B30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8E26C5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179D5DFD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8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x</w:t>
              </w:r>
            </w:ins>
          </w:p>
        </w:tc>
        <w:tc>
          <w:tcPr>
            <w:tcW w:w="1545" w:type="dxa"/>
          </w:tcPr>
          <w:p w14:paraId="2ABC86D5" w14:textId="29E4B3A5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E26C5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0B2B7753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0,5</w:t>
              </w:r>
            </w:ins>
          </w:p>
        </w:tc>
        <w:tc>
          <w:tcPr>
            <w:tcW w:w="1545" w:type="dxa"/>
          </w:tcPr>
          <w:p w14:paraId="732173BA" w14:textId="67C6478F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8E26C5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1D8D5869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x</w:t>
              </w:r>
            </w:ins>
          </w:p>
        </w:tc>
        <w:tc>
          <w:tcPr>
            <w:tcW w:w="1545" w:type="dxa"/>
          </w:tcPr>
          <w:p w14:paraId="5020AAA7" w14:textId="33A981FE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E26C5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528582E5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1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1</w:t>
              </w:r>
            </w:ins>
          </w:p>
        </w:tc>
        <w:tc>
          <w:tcPr>
            <w:tcW w:w="1545" w:type="dxa"/>
          </w:tcPr>
          <w:p w14:paraId="6D82CD14" w14:textId="37398B39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8E26C5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66FB615B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x</w:t>
              </w:r>
            </w:ins>
          </w:p>
        </w:tc>
        <w:tc>
          <w:tcPr>
            <w:tcW w:w="1545" w:type="dxa"/>
          </w:tcPr>
          <w:p w14:paraId="66598FF0" w14:textId="3098510E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E26C5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54D2DBEA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346C572E" w14:textId="0E799807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E26C5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384B8383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4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0,5</w:t>
              </w:r>
            </w:ins>
          </w:p>
        </w:tc>
        <w:tc>
          <w:tcPr>
            <w:tcW w:w="1545" w:type="dxa"/>
          </w:tcPr>
          <w:p w14:paraId="529E8645" w14:textId="62E8E9BF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8E26C5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44011AD2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5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x</w:t>
              </w:r>
            </w:ins>
          </w:p>
        </w:tc>
        <w:tc>
          <w:tcPr>
            <w:tcW w:w="1545" w:type="dxa"/>
          </w:tcPr>
          <w:p w14:paraId="2201826D" w14:textId="02566351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E26C5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96EC925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6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0,5</w:t>
              </w:r>
            </w:ins>
          </w:p>
        </w:tc>
        <w:tc>
          <w:tcPr>
            <w:tcW w:w="1545" w:type="dxa"/>
          </w:tcPr>
          <w:p w14:paraId="13603DA4" w14:textId="705A1559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8E26C5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2A278EFF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7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X</w:t>
              </w:r>
            </w:ins>
          </w:p>
        </w:tc>
        <w:tc>
          <w:tcPr>
            <w:tcW w:w="1545" w:type="dxa"/>
          </w:tcPr>
          <w:p w14:paraId="2B1846B2" w14:textId="1D2045E1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E26C5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4AA59E88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8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1</w:t>
              </w:r>
            </w:ins>
          </w:p>
        </w:tc>
        <w:tc>
          <w:tcPr>
            <w:tcW w:w="1545" w:type="dxa"/>
          </w:tcPr>
          <w:p w14:paraId="710A8977" w14:textId="489402F9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8E26C5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8E26C5" w:rsidRPr="00771297" w:rsidRDefault="008E26C5" w:rsidP="008E26C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4EBFB5B3" w:rsidR="008E26C5" w:rsidRPr="002760FE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9" w:author="Grzegorz Błaszczuk" w:date="2025-10-10T07:14:00Z">
              <w:r>
                <w:rPr>
                  <w:rFonts w:ascii="Cambria" w:hAnsi="Cambria"/>
                  <w:sz w:val="20"/>
                  <w:szCs w:val="20"/>
                </w:rPr>
                <w:t>x</w:t>
              </w:r>
            </w:ins>
          </w:p>
        </w:tc>
        <w:tc>
          <w:tcPr>
            <w:tcW w:w="1545" w:type="dxa"/>
          </w:tcPr>
          <w:p w14:paraId="4FC80CDD" w14:textId="77777777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E26C5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8E26C5" w:rsidRPr="00771297" w:rsidRDefault="008E26C5" w:rsidP="008E26C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8E26C5" w:rsidRPr="00771297" w:rsidRDefault="008E26C5" w:rsidP="008E26C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6FB3164" w14:textId="77777777" w:rsidR="008E26C5" w:rsidRDefault="008E26C5" w:rsidP="008E26C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E26C5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8E26C5" w:rsidRPr="00771297" w:rsidRDefault="008E26C5" w:rsidP="008E26C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8E26C5" w:rsidRPr="00771297" w:rsidRDefault="008E26C5" w:rsidP="008E26C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8E26C5" w:rsidRPr="00771297" w:rsidRDefault="008E26C5" w:rsidP="008E26C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4A76DED5" w:rsidR="008E26C5" w:rsidRDefault="008E26C5" w:rsidP="008E26C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8E26C5" w:rsidRPr="00771297" w:rsidRDefault="008E26C5" w:rsidP="008E26C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130F8660" w:rsidR="000E7EEE" w:rsidRDefault="00707C5F" w:rsidP="00707C5F">
            <w:pPr>
              <w:jc w:val="center"/>
              <w:rPr>
                <w:rFonts w:ascii="Cambria" w:hAnsi="Cambria"/>
                <w:sz w:val="20"/>
                <w:szCs w:val="20"/>
              </w:rPr>
              <w:pPrChange w:id="20" w:author="Grzegorz Błaszczuk" w:date="2025-10-22T11:08:00Z">
                <w:pPr/>
              </w:pPrChange>
            </w:pPr>
            <w:ins w:id="21" w:author="Grzegorz Błaszczuk" w:date="2025-10-22T11:0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22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77777777"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22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37840619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2CAE2DD3" w:rsidR="00D225DF" w:rsidRDefault="00E270BC" w:rsidP="00D225DF">
            <w:pPr>
              <w:rPr>
                <w:rFonts w:ascii="Cambria" w:hAnsi="Cambria"/>
                <w:sz w:val="20"/>
                <w:szCs w:val="20"/>
              </w:rPr>
            </w:pPr>
            <w:ins w:id="23" w:author="Grzegorz Błaszczuk" w:date="2025-10-08T08:24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4FEAEEAF" w:rsidR="00D225DF" w:rsidRDefault="00E270BC" w:rsidP="00D225DF">
            <w:pPr>
              <w:rPr>
                <w:rFonts w:ascii="Cambria" w:hAnsi="Cambria"/>
                <w:sz w:val="20"/>
                <w:szCs w:val="20"/>
              </w:rPr>
            </w:pPr>
            <w:ins w:id="24" w:author="Grzegorz Błaszczuk" w:date="2025-10-08T08:2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6D7E9CF6" w:rsidR="00CF437B" w:rsidRPr="002760FE" w:rsidRDefault="00E270BC" w:rsidP="00CF437B">
            <w:pPr>
              <w:rPr>
                <w:rFonts w:ascii="Cambria" w:hAnsi="Cambria"/>
                <w:sz w:val="20"/>
                <w:szCs w:val="20"/>
              </w:rPr>
            </w:pPr>
            <w:ins w:id="25" w:author="Grzegorz Błaszczuk" w:date="2025-10-08T08:24:00Z">
              <w:r w:rsidRPr="00271CF4">
                <w:rPr>
                  <w:rFonts w:ascii="Cambria" w:hAnsi="Cambria"/>
                  <w:sz w:val="20"/>
                  <w:szCs w:val="20"/>
                </w:rPr>
                <w:t>1,</w:t>
              </w:r>
            </w:ins>
            <w:ins w:id="26" w:author="Grzegorz Błaszczuk" w:date="2025-10-10T07:15:00Z">
              <w:r w:rsidR="00C24367" w:rsidRPr="00271CF4">
                <w:rPr>
                  <w:rFonts w:ascii="Cambria" w:hAnsi="Cambria"/>
                  <w:sz w:val="20"/>
                  <w:szCs w:val="20"/>
                </w:rPr>
                <w:t>65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5F79C5BF" w:rsidR="00A470F7" w:rsidRPr="002760FE" w:rsidRDefault="00E270BC" w:rsidP="00A470F7">
            <w:pPr>
              <w:rPr>
                <w:rFonts w:ascii="Cambria" w:hAnsi="Cambria"/>
                <w:sz w:val="20"/>
                <w:szCs w:val="20"/>
              </w:rPr>
            </w:pPr>
            <w:ins w:id="27" w:author="Grzegorz Błaszczuk" w:date="2025-10-08T08:25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1755BE93" w:rsidR="00CF437B" w:rsidRPr="00271CF4" w:rsidRDefault="006B289D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Grzegorz Błaszczuk" w:date="2025-10-09T08:52:00Z">
              <w:r w:rsidRPr="00271CF4">
                <w:rPr>
                  <w:rFonts w:ascii="Cambria" w:hAnsi="Cambria"/>
                  <w:sz w:val="20"/>
                  <w:szCs w:val="20"/>
                </w:rPr>
                <w:t>1,</w:t>
              </w:r>
            </w:ins>
            <w:ins w:id="29" w:author="Grzegorz Błaszczuk" w:date="2025-10-10T07:15:00Z">
              <w:r w:rsidR="00C24367" w:rsidRPr="00271CF4">
                <w:rPr>
                  <w:rFonts w:ascii="Cambria" w:hAnsi="Cambria"/>
                  <w:sz w:val="20"/>
                  <w:szCs w:val="20"/>
                  <w:rPrChange w:id="30" w:author="Grzegorz Błaszczuk" w:date="2025-10-22T11:09:00Z">
                    <w:rPr>
                      <w:rFonts w:ascii="Cambria" w:hAnsi="Cambria"/>
                      <w:sz w:val="20"/>
                      <w:szCs w:val="20"/>
                      <w:highlight w:val="red"/>
                    </w:rPr>
                  </w:rPrChange>
                </w:rPr>
                <w:t>65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8F0A8D" w:rsidR="008A3342" w:rsidRPr="00271CF4" w:rsidRDefault="00F3700D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Grzegorz Błaszczuk" w:date="2025-10-09T08:54:00Z">
              <w:r w:rsidRPr="00271CF4"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25635554" w:rsidR="00CF437B" w:rsidRPr="00271CF4" w:rsidRDefault="00F3700D" w:rsidP="00CF437B">
            <w:pPr>
              <w:rPr>
                <w:rFonts w:ascii="Cambria" w:hAnsi="Cambria"/>
                <w:sz w:val="20"/>
                <w:szCs w:val="20"/>
              </w:rPr>
            </w:pPr>
            <w:ins w:id="32" w:author="Grzegorz Błaszczuk" w:date="2025-10-09T08:54:00Z">
              <w:r w:rsidRPr="00271CF4">
                <w:rPr>
                  <w:rFonts w:ascii="Cambria" w:hAnsi="Cambria"/>
                  <w:sz w:val="20"/>
                  <w:szCs w:val="20"/>
                </w:rPr>
                <w:t>1,</w:t>
              </w:r>
            </w:ins>
            <w:ins w:id="33" w:author="Grzegorz Błaszczuk" w:date="2025-10-10T07:15:00Z">
              <w:r w:rsidR="00C24367" w:rsidRPr="00271CF4">
                <w:rPr>
                  <w:rFonts w:ascii="Cambria" w:hAnsi="Cambria"/>
                  <w:sz w:val="20"/>
                  <w:szCs w:val="20"/>
                  <w:rPrChange w:id="34" w:author="Grzegorz Błaszczuk" w:date="2025-10-22T11:09:00Z">
                    <w:rPr>
                      <w:rFonts w:ascii="Cambria" w:hAnsi="Cambria"/>
                      <w:sz w:val="20"/>
                      <w:szCs w:val="20"/>
                      <w:highlight w:val="red"/>
                    </w:rPr>
                  </w:rPrChange>
                </w:rPr>
                <w:t>65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76622F6C" w:rsidR="008A3342" w:rsidRPr="00271CF4" w:rsidRDefault="00F3700D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Grzegorz Błaszczuk" w:date="2025-10-09T08:54:00Z">
              <w:r w:rsidRPr="00271CF4"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6EE48680" w:rsidR="00A6520A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36" w:author="Grzegorz Błaszczuk" w:date="2025-10-09T08:56:00Z">
                <w:pPr/>
              </w:pPrChange>
            </w:pPr>
            <w:ins w:id="37" w:author="Grzegorz Błaszczuk" w:date="2025-10-08T08:25:00Z">
              <w:r w:rsidRPr="00271CF4">
                <w:rPr>
                  <w:rFonts w:ascii="Cambria" w:hAnsi="Cambria"/>
                  <w:sz w:val="20"/>
                  <w:szCs w:val="20"/>
                </w:rPr>
                <w:t>1,</w:t>
              </w:r>
            </w:ins>
            <w:ins w:id="38" w:author="Grzegorz Błaszczuk" w:date="2025-10-10T07:15:00Z">
              <w:r w:rsidR="00C24367" w:rsidRPr="00271CF4">
                <w:rPr>
                  <w:rFonts w:ascii="Cambria" w:hAnsi="Cambria"/>
                  <w:sz w:val="20"/>
                  <w:szCs w:val="20"/>
                </w:rPr>
                <w:t>65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25C221E5" w:rsidR="00A6520A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39" w:author="Grzegorz Błaszczuk" w:date="2025-10-09T08:56:00Z">
                <w:pPr/>
              </w:pPrChange>
            </w:pPr>
            <w:ins w:id="40" w:author="Grzegorz Błaszczuk" w:date="2025-10-08T08:25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D7108E9" w:rsidR="00A6520A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41" w:author="Grzegorz Błaszczuk" w:date="2025-10-09T08:56:00Z">
                <w:pPr/>
              </w:pPrChange>
            </w:pPr>
            <w:ins w:id="42" w:author="Grzegorz Błaszczuk" w:date="2025-10-08T08:25:00Z">
              <w:r w:rsidRPr="00271CF4">
                <w:rPr>
                  <w:rFonts w:ascii="Cambria" w:hAnsi="Cambria"/>
                  <w:sz w:val="20"/>
                  <w:szCs w:val="20"/>
                </w:rPr>
                <w:t>1,</w:t>
              </w:r>
            </w:ins>
            <w:ins w:id="43" w:author="Grzegorz Błaszczuk" w:date="2025-10-10T07:15:00Z">
              <w:r w:rsidR="00C24367" w:rsidRPr="00271CF4">
                <w:rPr>
                  <w:rFonts w:ascii="Cambria" w:hAnsi="Cambria"/>
                  <w:sz w:val="20"/>
                  <w:szCs w:val="20"/>
                </w:rPr>
                <w:t>65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C9A414C" w:rsidR="00A6520A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44" w:author="Grzegorz Błaszczuk" w:date="2025-10-09T08:56:00Z">
                <w:pPr/>
              </w:pPrChange>
            </w:pPr>
            <w:ins w:id="45" w:author="Grzegorz Błaszczuk" w:date="2025-10-08T08:25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6B7B5A24" w:rsidR="003D7C93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46" w:author="Grzegorz Błaszczuk" w:date="2025-10-09T08:56:00Z">
                <w:pPr/>
              </w:pPrChange>
            </w:pPr>
            <w:ins w:id="47" w:author="Grzegorz Błaszczuk" w:date="2025-10-08T08:25:00Z">
              <w:r w:rsidRPr="00271CF4">
                <w:rPr>
                  <w:rFonts w:ascii="Cambria" w:hAnsi="Cambria"/>
                  <w:sz w:val="20"/>
                  <w:szCs w:val="20"/>
                </w:rPr>
                <w:t>1,</w:t>
              </w:r>
            </w:ins>
            <w:ins w:id="48" w:author="Grzegorz Błaszczuk" w:date="2025-10-10T07:15:00Z">
              <w:r w:rsidR="00C24367" w:rsidRPr="00271CF4">
                <w:rPr>
                  <w:rFonts w:ascii="Cambria" w:hAnsi="Cambria"/>
                  <w:sz w:val="20"/>
                  <w:szCs w:val="20"/>
                </w:rPr>
                <w:t>65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3E64B4B" w:rsidR="003D7C93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49" w:author="Grzegorz Błaszczuk" w:date="2025-10-09T08:56:00Z">
                <w:pPr/>
              </w:pPrChange>
            </w:pPr>
            <w:ins w:id="50" w:author="Grzegorz Błaszczuk" w:date="2025-10-08T08:25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0E739C5E" w:rsidR="003D7C93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51" w:author="Grzegorz Błaszczuk" w:date="2025-10-09T08:56:00Z">
                <w:pPr/>
              </w:pPrChange>
            </w:pPr>
            <w:ins w:id="52" w:author="Grzegorz Błaszczuk" w:date="2025-10-08T08:2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2BA027E2" w:rsidR="00B2042E" w:rsidRDefault="00E270B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53" w:author="Grzegorz Błaszczuk" w:date="2025-10-08T08:25:00Z">
              <w:r w:rsidRPr="00271CF4">
                <w:rPr>
                  <w:rFonts w:ascii="Cambria" w:hAnsi="Cambria"/>
                  <w:sz w:val="20"/>
                  <w:szCs w:val="20"/>
                </w:rPr>
                <w:t>1,</w:t>
              </w:r>
            </w:ins>
            <w:ins w:id="54" w:author="Grzegorz Błaszczuk" w:date="2025-10-10T07:15:00Z">
              <w:r w:rsidR="00C24367" w:rsidRPr="00271CF4">
                <w:rPr>
                  <w:rFonts w:ascii="Cambria" w:hAnsi="Cambria"/>
                  <w:sz w:val="20"/>
                  <w:szCs w:val="20"/>
                </w:rPr>
                <w:t>65</w:t>
              </w:r>
            </w:ins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68FF58A1" w:rsidR="00B2042E" w:rsidRDefault="00E270B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55" w:author="Grzegorz Błaszczuk" w:date="2025-10-08T08:25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51877032" w:rsidR="00B2042E" w:rsidRDefault="00E270BC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56" w:author="Grzegorz Błaszczuk" w:date="2025-10-08T08:2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3CCC0019" w:rsidR="00B2042E" w:rsidRDefault="00E270B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57" w:author="Grzegorz Błaszczuk" w:date="2025-10-08T08:26:00Z">
              <w:r w:rsidRPr="00271CF4">
                <w:rPr>
                  <w:rFonts w:ascii="Cambria" w:hAnsi="Cambria"/>
                  <w:sz w:val="20"/>
                  <w:szCs w:val="20"/>
                </w:rPr>
                <w:t>1,</w:t>
              </w:r>
            </w:ins>
            <w:ins w:id="58" w:author="Grzegorz Błaszczuk" w:date="2025-10-10T07:15:00Z">
              <w:r w:rsidR="00C24367" w:rsidRPr="00271CF4">
                <w:rPr>
                  <w:rFonts w:ascii="Cambria" w:hAnsi="Cambria"/>
                  <w:sz w:val="20"/>
                  <w:szCs w:val="20"/>
                </w:rPr>
                <w:t>65</w:t>
              </w:r>
            </w:ins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69ED46F4" w:rsidR="00B2042E" w:rsidRDefault="00E270BC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59" w:author="Grzegorz Błaszczuk" w:date="2025-10-08T08:26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4E743CD" w:rsidR="00B60FA0" w:rsidRPr="002760FE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60" w:author="Grzegorz Błaszczuk" w:date="2025-10-09T08:56:00Z">
                <w:pPr/>
              </w:pPrChange>
            </w:pPr>
            <w:ins w:id="61" w:author="Grzegorz Błaszczuk" w:date="2025-10-08T08:26:00Z">
              <w:r w:rsidRPr="00271CF4"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E20301F" w:rsidR="00B60FA0" w:rsidRPr="00271CF4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62" w:author="Grzegorz Błaszczuk" w:date="2025-10-09T08:56:00Z">
                <w:pPr/>
              </w:pPrChange>
            </w:pPr>
            <w:ins w:id="63" w:author="Grzegorz Błaszczuk" w:date="2025-10-08T08:26:00Z">
              <w:r w:rsidRPr="00271CF4">
                <w:rPr>
                  <w:rFonts w:ascii="Cambria" w:hAnsi="Cambria"/>
                  <w:sz w:val="20"/>
                  <w:szCs w:val="20"/>
                </w:rPr>
                <w:t>1,</w:t>
              </w:r>
            </w:ins>
            <w:ins w:id="64" w:author="Grzegorz Błaszczuk" w:date="2025-10-10T07:15:00Z">
              <w:r w:rsidR="00C24367" w:rsidRPr="00271CF4">
                <w:rPr>
                  <w:rFonts w:ascii="Cambria" w:hAnsi="Cambria"/>
                  <w:sz w:val="20"/>
                  <w:szCs w:val="20"/>
                </w:rPr>
                <w:t>65</w:t>
              </w:r>
            </w:ins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1CA1C712" w:rsidR="00B60FA0" w:rsidRPr="00271CF4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65" w:author="Grzegorz Błaszczuk" w:date="2025-10-09T08:56:00Z">
                <w:pPr/>
              </w:pPrChange>
            </w:pPr>
            <w:ins w:id="66" w:author="Grzegorz Błaszczuk" w:date="2025-10-08T08:26:00Z">
              <w:r w:rsidRPr="00271CF4"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3E8D451A" w:rsidR="00B60FA0" w:rsidRPr="00271CF4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67" w:author="Grzegorz Błaszczuk" w:date="2025-10-09T08:56:00Z">
                <w:pPr/>
              </w:pPrChange>
            </w:pPr>
            <w:ins w:id="68" w:author="Grzegorz Błaszczuk" w:date="2025-10-08T08:26:00Z">
              <w:r w:rsidRPr="00271CF4">
                <w:rPr>
                  <w:rFonts w:ascii="Cambria" w:hAnsi="Cambria"/>
                  <w:sz w:val="20"/>
                  <w:szCs w:val="20"/>
                </w:rPr>
                <w:t>1,</w:t>
              </w:r>
            </w:ins>
            <w:ins w:id="69" w:author="Grzegorz Błaszczuk" w:date="2025-10-10T07:15:00Z">
              <w:r w:rsidR="00C24367" w:rsidRPr="00271CF4">
                <w:rPr>
                  <w:rFonts w:ascii="Cambria" w:hAnsi="Cambria"/>
                  <w:sz w:val="20"/>
                  <w:szCs w:val="20"/>
                </w:rPr>
                <w:t>65</w:t>
              </w:r>
            </w:ins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5F74D6DB" w:rsidR="6C4DA2B1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70" w:author="Grzegorz Błaszczuk" w:date="2025-10-09T08:56:00Z">
                <w:pPr/>
              </w:pPrChange>
            </w:pPr>
            <w:ins w:id="71" w:author="Grzegorz Błaszczuk" w:date="2025-10-08T08:26:00Z">
              <w:r>
                <w:rPr>
                  <w:rFonts w:ascii="Cambria" w:hAnsi="Cambria"/>
                  <w:sz w:val="20"/>
                  <w:szCs w:val="20"/>
                </w:rPr>
                <w:t>dowolne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4706296B" w:rsidR="00A1069D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72" w:author="Grzegorz Błaszczuk" w:date="2025-10-09T08:56:00Z">
                <w:pPr/>
              </w:pPrChange>
            </w:pPr>
            <w:ins w:id="73" w:author="Grzegorz Błaszczuk" w:date="2025-10-08T08:26:00Z">
              <w:r>
                <w:rPr>
                  <w:rFonts w:ascii="Cambria" w:hAnsi="Cambria"/>
                  <w:sz w:val="20"/>
                  <w:szCs w:val="20"/>
                </w:rPr>
                <w:t>dowolne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526FCE27" w:rsidR="6C4DA2B1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74" w:author="Grzegorz Błaszczuk" w:date="2025-10-09T08:56:00Z">
                <w:pPr/>
              </w:pPrChange>
            </w:pPr>
            <w:ins w:id="75" w:author="Grzegorz Błaszczuk" w:date="2025-10-08T08:26:00Z">
              <w:r>
                <w:rPr>
                  <w:rFonts w:ascii="Cambria" w:hAnsi="Cambria"/>
                  <w:sz w:val="20"/>
                  <w:szCs w:val="20"/>
                </w:rPr>
                <w:t>dowolne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264497AB" w:rsidR="00A1069D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76" w:author="Grzegorz Błaszczuk" w:date="2025-10-09T08:56:00Z">
                <w:pPr/>
              </w:pPrChange>
            </w:pPr>
            <w:ins w:id="77" w:author="Grzegorz Błaszczuk" w:date="2025-10-08T08:26:00Z">
              <w:r>
                <w:rPr>
                  <w:rFonts w:ascii="Cambria" w:hAnsi="Cambria"/>
                  <w:sz w:val="20"/>
                  <w:szCs w:val="20"/>
                </w:rPr>
                <w:t>dowolne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3A06D67A" w:rsidR="00A1069D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78" w:author="Grzegorz Błaszczuk" w:date="2025-10-09T08:56:00Z">
                <w:pPr/>
              </w:pPrChange>
            </w:pPr>
            <w:ins w:id="79" w:author="Grzegorz Błaszczuk" w:date="2025-10-08T08:27:00Z">
              <w:r>
                <w:rPr>
                  <w:rFonts w:ascii="Cambria" w:hAnsi="Cambria"/>
                  <w:sz w:val="20"/>
                  <w:szCs w:val="20"/>
                </w:rPr>
                <w:t>dowolne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09625BCC" w:rsidR="6C4DA2B1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80" w:author="Grzegorz Błaszczuk" w:date="2025-10-09T08:56:00Z">
                <w:pPr/>
              </w:pPrChange>
            </w:pPr>
            <w:ins w:id="81" w:author="Grzegorz Błaszczuk" w:date="2025-10-08T08:26:00Z">
              <w:r>
                <w:rPr>
                  <w:rFonts w:ascii="Cambria" w:hAnsi="Cambria"/>
                  <w:sz w:val="20"/>
                  <w:szCs w:val="20"/>
                </w:rPr>
                <w:t>dowolne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360231E6" w:rsidR="00A1069D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82" w:author="Grzegorz Błaszczuk" w:date="2025-10-09T08:56:00Z">
                <w:pPr/>
              </w:pPrChange>
            </w:pPr>
            <w:ins w:id="83" w:author="Grzegorz Błaszczuk" w:date="2025-10-08T08:27:00Z">
              <w:r>
                <w:rPr>
                  <w:rFonts w:ascii="Cambria" w:hAnsi="Cambria"/>
                  <w:sz w:val="20"/>
                  <w:szCs w:val="20"/>
                </w:rPr>
                <w:t>dowolne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5BC83622" w:rsidR="6C4DA2B1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84" w:author="Grzegorz Błaszczuk" w:date="2025-10-09T08:56:00Z">
                <w:pPr/>
              </w:pPrChange>
            </w:pPr>
            <w:ins w:id="85" w:author="Grzegorz Błaszczuk" w:date="2025-10-08T08:27:00Z">
              <w:r>
                <w:rPr>
                  <w:rFonts w:ascii="Cambria" w:hAnsi="Cambria"/>
                  <w:sz w:val="20"/>
                  <w:szCs w:val="20"/>
                </w:rPr>
                <w:t>&lt;15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4E0AE5D8" w:rsidR="00A1069D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86" w:author="Grzegorz Błaszczuk" w:date="2025-10-09T08:56:00Z">
                <w:pPr/>
              </w:pPrChange>
            </w:pPr>
            <w:ins w:id="87" w:author="Grzegorz Błaszczuk" w:date="2025-10-08T08:27:00Z">
              <w:r>
                <w:rPr>
                  <w:rFonts w:ascii="Cambria" w:hAnsi="Cambria"/>
                  <w:sz w:val="20"/>
                  <w:szCs w:val="20"/>
                </w:rPr>
                <w:t>dowolne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3B0653EF" w:rsidR="6C4DA2B1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88" w:author="Grzegorz Błaszczuk" w:date="2025-10-09T08:56:00Z">
                <w:pPr/>
              </w:pPrChange>
            </w:pPr>
            <w:ins w:id="89" w:author="Grzegorz Błaszczuk" w:date="2025-10-08T08:27:00Z">
              <w:r>
                <w:rPr>
                  <w:rFonts w:ascii="Cambria" w:hAnsi="Cambria"/>
                  <w:sz w:val="20"/>
                  <w:szCs w:val="20"/>
                </w:rPr>
                <w:t>&lt;15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61D22C22" w:rsidR="00A1069D" w:rsidRDefault="00E270BC">
            <w:pPr>
              <w:jc w:val="center"/>
              <w:rPr>
                <w:rFonts w:ascii="Cambria" w:hAnsi="Cambria"/>
                <w:sz w:val="20"/>
                <w:szCs w:val="20"/>
              </w:rPr>
              <w:pPrChange w:id="90" w:author="Grzegorz Błaszczuk" w:date="2025-10-09T08:56:00Z">
                <w:pPr/>
              </w:pPrChange>
            </w:pPr>
            <w:ins w:id="91" w:author="Grzegorz Błaszczuk" w:date="2025-10-08T08:27:00Z">
              <w:r>
                <w:rPr>
                  <w:rFonts w:ascii="Cambria" w:hAnsi="Cambria"/>
                  <w:sz w:val="20"/>
                  <w:szCs w:val="20"/>
                </w:rPr>
                <w:t>dowolne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77777777"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63BE9071" w:rsidR="004800E6" w:rsidRPr="002760FE" w:rsidRDefault="0020303B" w:rsidP="004800E6">
            <w:pPr>
              <w:rPr>
                <w:rFonts w:ascii="Cambria" w:hAnsi="Cambria"/>
                <w:sz w:val="20"/>
                <w:szCs w:val="20"/>
              </w:rPr>
            </w:pPr>
            <w:ins w:id="92" w:author="Grzegorz Błaszczuk" w:date="2025-10-14T10:28:00Z">
              <w:r>
                <w:rPr>
                  <w:rFonts w:ascii="Cambria" w:hAnsi="Cambria"/>
                  <w:sz w:val="20"/>
                  <w:szCs w:val="20"/>
                </w:rPr>
                <w:t>40 %</w:t>
              </w:r>
            </w:ins>
          </w:p>
        </w:tc>
        <w:tc>
          <w:tcPr>
            <w:tcW w:w="1545" w:type="dxa"/>
          </w:tcPr>
          <w:p w14:paraId="4B5DA1CC" w14:textId="1648E396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93" w:author="Grzegorz Błaszczuk" w:date="2025-10-14T10:28:00Z">
              <w:r w:rsidRPr="00771297" w:rsidDel="0020303B">
                <w:rPr>
                  <w:rFonts w:ascii="Cambria" w:hAnsi="Cambria"/>
                  <w:sz w:val="20"/>
                  <w:szCs w:val="20"/>
                </w:rPr>
                <w:delText>-</w:delText>
              </w:r>
            </w:del>
            <w:ins w:id="94" w:author="Grzegorz Błaszczuk" w:date="2025-10-14T10:28:00Z">
              <w:r w:rsidR="0020303B">
                <w:rPr>
                  <w:rFonts w:ascii="Cambria" w:hAnsi="Cambria"/>
                  <w:sz w:val="20"/>
                  <w:szCs w:val="20"/>
                </w:rPr>
                <w:t>TSZT</w:t>
              </w:r>
            </w:ins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562D36D3" w:rsidR="00C51AED" w:rsidRPr="002760FE" w:rsidRDefault="0020303B" w:rsidP="00C51AED">
            <w:pPr>
              <w:rPr>
                <w:rFonts w:ascii="Cambria" w:hAnsi="Cambria"/>
                <w:sz w:val="20"/>
                <w:szCs w:val="20"/>
              </w:rPr>
            </w:pPr>
            <w:ins w:id="95" w:author="Grzegorz Błaszczuk" w:date="2025-10-14T10:28:00Z">
              <w:r>
                <w:rPr>
                  <w:rFonts w:ascii="Cambria" w:hAnsi="Cambria"/>
                  <w:sz w:val="20"/>
                  <w:szCs w:val="20"/>
                </w:rPr>
                <w:t>JD 90 %</w:t>
              </w:r>
            </w:ins>
          </w:p>
        </w:tc>
        <w:tc>
          <w:tcPr>
            <w:tcW w:w="1545" w:type="dxa"/>
          </w:tcPr>
          <w:p w14:paraId="74A9563A" w14:textId="2264D1CE" w:rsidR="00C51AED" w:rsidRPr="00771297" w:rsidRDefault="0020303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6" w:author="Grzegorz Błaszczuk" w:date="2025-10-14T10:28:00Z">
              <w:r>
                <w:rPr>
                  <w:rFonts w:ascii="Cambria" w:hAnsi="Cambria"/>
                  <w:sz w:val="20"/>
                  <w:szCs w:val="20"/>
                </w:rPr>
                <w:t>TSZT</w:t>
              </w:r>
            </w:ins>
            <w:del w:id="97" w:author="Grzegorz Błaszczuk" w:date="2025-10-14T10:28:00Z">
              <w:r w:rsidR="00C51AED" w:rsidRPr="00771297" w:rsidDel="0020303B">
                <w:rPr>
                  <w:rFonts w:ascii="Cambria" w:hAnsi="Cambria"/>
                  <w:sz w:val="20"/>
                  <w:szCs w:val="20"/>
                </w:rPr>
                <w:delText>-</w:delText>
              </w:r>
            </w:del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3EA88F4C" w:rsidR="00A12C59" w:rsidRPr="002760FE" w:rsidRDefault="0020303B" w:rsidP="00A12C59">
            <w:pPr>
              <w:rPr>
                <w:rFonts w:ascii="Cambria" w:hAnsi="Cambria"/>
                <w:sz w:val="20"/>
                <w:szCs w:val="20"/>
              </w:rPr>
            </w:pPr>
            <w:ins w:id="98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412CBE22" w:rsidR="00A12C59" w:rsidRPr="002760FE" w:rsidRDefault="0020303B" w:rsidP="00A12C59">
            <w:pPr>
              <w:rPr>
                <w:rFonts w:ascii="Cambria" w:hAnsi="Cambria"/>
                <w:sz w:val="20"/>
                <w:szCs w:val="20"/>
              </w:rPr>
            </w:pPr>
            <w:ins w:id="99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41C126D4" w:rsidR="00C51AED" w:rsidRPr="002760FE" w:rsidRDefault="0020303B" w:rsidP="00C51AED">
            <w:pPr>
              <w:rPr>
                <w:rFonts w:ascii="Cambria" w:hAnsi="Cambria"/>
                <w:sz w:val="20"/>
                <w:szCs w:val="20"/>
              </w:rPr>
            </w:pPr>
            <w:ins w:id="100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A8D604" w:rsidR="00A12C59" w:rsidRPr="002760FE" w:rsidRDefault="0020303B" w:rsidP="00A12C59">
            <w:pPr>
              <w:rPr>
                <w:rFonts w:ascii="Cambria" w:hAnsi="Cambria"/>
                <w:sz w:val="20"/>
                <w:szCs w:val="20"/>
              </w:rPr>
            </w:pPr>
            <w:ins w:id="101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66CE4EEF" w:rsidR="00A12C59" w:rsidRPr="002760FE" w:rsidRDefault="0020303B" w:rsidP="00A12C59">
            <w:pPr>
              <w:rPr>
                <w:rFonts w:ascii="Cambria" w:hAnsi="Cambria"/>
                <w:sz w:val="20"/>
                <w:szCs w:val="20"/>
              </w:rPr>
            </w:pPr>
            <w:ins w:id="102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2F4FF134" w:rsidR="009E1B1E" w:rsidRPr="002760FE" w:rsidRDefault="0020303B" w:rsidP="009E1B1E">
            <w:pPr>
              <w:rPr>
                <w:rFonts w:ascii="Cambria" w:hAnsi="Cambria"/>
                <w:sz w:val="20"/>
                <w:szCs w:val="20"/>
              </w:rPr>
            </w:pPr>
            <w:ins w:id="103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77777777"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77777777"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77777777"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77777777"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17B1DD3E" w:rsidR="00021BC0" w:rsidRPr="002760FE" w:rsidRDefault="0020303B" w:rsidP="007C60C4">
            <w:pPr>
              <w:rPr>
                <w:rFonts w:ascii="Cambria" w:hAnsi="Cambria"/>
                <w:sz w:val="20"/>
                <w:szCs w:val="20"/>
              </w:rPr>
            </w:pPr>
            <w:ins w:id="104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20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37A3B21F" w:rsidR="006168C2" w:rsidRPr="002760FE" w:rsidRDefault="0020303B" w:rsidP="008D21D9">
            <w:pPr>
              <w:rPr>
                <w:rFonts w:ascii="Cambria" w:hAnsi="Cambria"/>
                <w:sz w:val="20"/>
                <w:szCs w:val="20"/>
              </w:rPr>
            </w:pPr>
            <w:ins w:id="105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DB 100 %</w:t>
              </w:r>
            </w:ins>
          </w:p>
        </w:tc>
        <w:tc>
          <w:tcPr>
            <w:tcW w:w="1545" w:type="dxa"/>
          </w:tcPr>
          <w:p w14:paraId="6B22F324" w14:textId="76B00337" w:rsidR="006168C2" w:rsidRPr="00771297" w:rsidRDefault="0020303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6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TSZT</w:t>
              </w:r>
            </w:ins>
            <w:del w:id="107" w:author="Grzegorz Błaszczuk" w:date="2025-10-14T10:29:00Z">
              <w:r w:rsidR="006168C2" w:rsidRPr="00771297" w:rsidDel="0020303B">
                <w:rPr>
                  <w:rFonts w:ascii="Cambria" w:hAnsi="Cambria"/>
                  <w:sz w:val="20"/>
                  <w:szCs w:val="20"/>
                </w:rPr>
                <w:delText>-</w:delText>
              </w:r>
            </w:del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193DE77A" w:rsidR="00266C35" w:rsidRPr="002760FE" w:rsidRDefault="0020303B" w:rsidP="00266C35">
            <w:pPr>
              <w:rPr>
                <w:rFonts w:ascii="Cambria" w:hAnsi="Cambria"/>
                <w:sz w:val="20"/>
                <w:szCs w:val="20"/>
              </w:rPr>
            </w:pPr>
            <w:ins w:id="108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150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5DC14978" w:rsidR="00B21EB3" w:rsidRPr="002760FE" w:rsidRDefault="0020303B" w:rsidP="00B21EB3">
            <w:pPr>
              <w:rPr>
                <w:rFonts w:ascii="Cambria" w:hAnsi="Cambria"/>
                <w:sz w:val="20"/>
                <w:szCs w:val="20"/>
              </w:rPr>
            </w:pPr>
            <w:ins w:id="109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3FB02DE6" w:rsidR="00B21EB3" w:rsidRPr="002760FE" w:rsidRDefault="0020303B" w:rsidP="00B21EB3">
            <w:pPr>
              <w:rPr>
                <w:rFonts w:ascii="Cambria" w:hAnsi="Cambria"/>
                <w:sz w:val="20"/>
                <w:szCs w:val="20"/>
              </w:rPr>
            </w:pPr>
            <w:ins w:id="110" w:author="Grzegorz Błaszczuk" w:date="2025-10-14T10:29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29DB6230" w:rsidR="004A04EE" w:rsidRPr="002760FE" w:rsidRDefault="0020303B" w:rsidP="00074329">
            <w:pPr>
              <w:rPr>
                <w:rFonts w:ascii="Cambria" w:hAnsi="Cambria"/>
                <w:sz w:val="20"/>
                <w:szCs w:val="20"/>
              </w:rPr>
            </w:pPr>
            <w:ins w:id="111" w:author="Grzegorz Błaszczuk" w:date="2025-10-14T10:30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033EAEA0" w:rsidR="004A04EE" w:rsidRPr="002760FE" w:rsidRDefault="0020303B" w:rsidP="00074329">
            <w:pPr>
              <w:rPr>
                <w:rFonts w:ascii="Cambria" w:hAnsi="Cambria"/>
                <w:sz w:val="20"/>
                <w:szCs w:val="20"/>
              </w:rPr>
            </w:pPr>
            <w:ins w:id="112" w:author="Grzegorz Błaszczuk" w:date="2025-10-14T10:30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4B0F44C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Grzegorz Błaszczuk" w:date="2025-10-14T10:30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17853EB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Grzegorz Błaszczuk" w:date="2025-10-14T10:30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38E2202" w:rsidR="009A08DD" w:rsidRPr="002760FE" w:rsidRDefault="0020303B" w:rsidP="009E15C0">
            <w:pPr>
              <w:rPr>
                <w:rFonts w:ascii="Cambria" w:hAnsi="Cambria"/>
                <w:sz w:val="20"/>
                <w:szCs w:val="20"/>
              </w:rPr>
            </w:pPr>
            <w:ins w:id="115" w:author="Grzegorz Błaszczuk" w:date="2025-10-14T10:30:00Z">
              <w:r>
                <w:rPr>
                  <w:rFonts w:ascii="Cambria" w:hAnsi="Cambria"/>
                  <w:sz w:val="20"/>
                  <w:szCs w:val="20"/>
                </w:rPr>
                <w:t>BRAK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0FDDC3C9" w:rsidR="009A08DD" w:rsidRPr="002760FE" w:rsidRDefault="0020303B" w:rsidP="009A08DD">
            <w:pPr>
              <w:rPr>
                <w:rFonts w:ascii="Cambria" w:hAnsi="Cambria"/>
                <w:sz w:val="20"/>
                <w:szCs w:val="20"/>
              </w:rPr>
            </w:pPr>
            <w:ins w:id="116" w:author="Grzegorz Błaszczuk" w:date="2025-10-14T10:30:00Z">
              <w:r>
                <w:rPr>
                  <w:rFonts w:ascii="Cambria" w:hAnsi="Cambria"/>
                  <w:sz w:val="20"/>
                  <w:szCs w:val="20"/>
                </w:rPr>
                <w:t>DB i MD 100 % ilości drewna twardzielowego min. 70 %/</w:t>
              </w:r>
            </w:ins>
          </w:p>
        </w:tc>
        <w:tc>
          <w:tcPr>
            <w:tcW w:w="1545" w:type="dxa"/>
          </w:tcPr>
          <w:p w14:paraId="21DEBD48" w14:textId="65A67C7D" w:rsidR="009A08DD" w:rsidRPr="00771297" w:rsidRDefault="0020303B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17" w:author="Grzegorz Błaszczuk" w:date="2025-10-14T10:30:00Z">
              <w:r>
                <w:rPr>
                  <w:rFonts w:ascii="Cambria" w:hAnsi="Cambria"/>
                  <w:sz w:val="20"/>
                  <w:szCs w:val="20"/>
                </w:rPr>
                <w:t>SZT</w:t>
              </w:r>
            </w:ins>
            <w:del w:id="118" w:author="Grzegorz Błaszczuk" w:date="2025-10-14T10:30:00Z">
              <w:r w:rsidR="009A08DD" w:rsidRPr="00771297" w:rsidDel="0020303B">
                <w:rPr>
                  <w:rFonts w:ascii="Cambria" w:hAnsi="Cambria"/>
                  <w:sz w:val="20"/>
                  <w:szCs w:val="20"/>
                </w:rPr>
                <w:delText>-</w:delText>
              </w:r>
            </w:del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0F0204F5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Grzegorz Błaszczuk" w:date="2025-10-14T10:30:00Z">
              <w:r>
                <w:rPr>
                  <w:rFonts w:ascii="Cambria" w:hAnsi="Cambria"/>
                  <w:sz w:val="20"/>
                  <w:szCs w:val="20"/>
                </w:rPr>
                <w:t>SZKOBLE</w:t>
              </w:r>
            </w:ins>
          </w:p>
        </w:tc>
        <w:tc>
          <w:tcPr>
            <w:tcW w:w="1545" w:type="dxa"/>
          </w:tcPr>
          <w:p w14:paraId="4EEAADBF" w14:textId="43033315" w:rsidR="00302424" w:rsidRPr="00771297" w:rsidRDefault="0020303B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0" w:author="Grzegorz Błaszczuk" w:date="2025-10-14T10:30:00Z">
              <w:r>
                <w:rPr>
                  <w:rFonts w:ascii="Cambria" w:hAnsi="Cambria"/>
                  <w:sz w:val="20"/>
                  <w:szCs w:val="20"/>
                </w:rPr>
                <w:t>KG</w:t>
              </w:r>
            </w:ins>
            <w:del w:id="121" w:author="Grzegorz Błaszczuk" w:date="2025-10-14T10:30:00Z">
              <w:r w:rsidR="00302424" w:rsidRPr="00771297" w:rsidDel="0020303B">
                <w:rPr>
                  <w:rFonts w:ascii="Cambria" w:hAnsi="Cambria"/>
                  <w:sz w:val="20"/>
                  <w:szCs w:val="20"/>
                </w:rPr>
                <w:delText>-</w:delText>
              </w:r>
            </w:del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38CD009D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Grzegorz Błaszczuk" w:date="2025-10-14T10:30:00Z">
              <w:r>
                <w:rPr>
                  <w:rFonts w:ascii="Cambria" w:hAnsi="Cambria"/>
                  <w:sz w:val="20"/>
                  <w:szCs w:val="20"/>
                </w:rPr>
                <w:t>BRAK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49058098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STALOWE</w:t>
              </w:r>
            </w:ins>
          </w:p>
        </w:tc>
        <w:tc>
          <w:tcPr>
            <w:tcW w:w="1545" w:type="dxa"/>
          </w:tcPr>
          <w:p w14:paraId="03EA5057" w14:textId="5C579031" w:rsidR="00302424" w:rsidRPr="00771297" w:rsidRDefault="0020303B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4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KG</w:t>
              </w:r>
            </w:ins>
            <w:del w:id="125" w:author="Grzegorz Błaszczuk" w:date="2025-10-14T10:31:00Z">
              <w:r w:rsidR="00302424" w:rsidRPr="00771297" w:rsidDel="0020303B">
                <w:rPr>
                  <w:rFonts w:ascii="Cambria" w:hAnsi="Cambria"/>
                  <w:sz w:val="20"/>
                  <w:szCs w:val="20"/>
                </w:rPr>
                <w:delText>-</w:delText>
              </w:r>
            </w:del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3A001DBA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STALOWE</w:t>
              </w:r>
            </w:ins>
          </w:p>
        </w:tc>
        <w:tc>
          <w:tcPr>
            <w:tcW w:w="1545" w:type="dxa"/>
          </w:tcPr>
          <w:p w14:paraId="757E771B" w14:textId="0FC27DAD" w:rsidR="00302424" w:rsidRPr="00771297" w:rsidRDefault="0020303B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7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KG</w:t>
              </w:r>
            </w:ins>
            <w:del w:id="128" w:author="Grzegorz Błaszczuk" w:date="2025-10-14T10:31:00Z">
              <w:r w:rsidR="00302424" w:rsidRPr="00771297" w:rsidDel="0020303B">
                <w:rPr>
                  <w:rFonts w:ascii="Cambria" w:hAnsi="Cambria"/>
                  <w:sz w:val="20"/>
                  <w:szCs w:val="20"/>
                </w:rPr>
                <w:delText>-</w:delText>
              </w:r>
            </w:del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A2A8433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0,5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69DD1B19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0,5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7DC5E3E5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282A4322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7CD4EB18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3636933A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24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722039AC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2,5 lub 2,7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60C2DE40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2B6F06C9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37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38541A38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38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52F04238" w:rsidR="00302424" w:rsidRPr="002760FE" w:rsidRDefault="0020303B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2AEACD2F" w:rsidR="002171B7" w:rsidRPr="002760FE" w:rsidRDefault="0020303B" w:rsidP="009E15C0">
            <w:pPr>
              <w:rPr>
                <w:rFonts w:ascii="Cambria" w:hAnsi="Cambria"/>
                <w:sz w:val="20"/>
                <w:szCs w:val="20"/>
              </w:rPr>
            </w:pPr>
            <w:ins w:id="140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BRAK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2CBB8A70" w:rsidR="002171B7" w:rsidRPr="002760FE" w:rsidRDefault="0020303B" w:rsidP="002171B7">
            <w:pPr>
              <w:rPr>
                <w:rFonts w:ascii="Cambria" w:hAnsi="Cambria"/>
                <w:sz w:val="20"/>
                <w:szCs w:val="20"/>
              </w:rPr>
            </w:pPr>
            <w:ins w:id="141" w:author="Grzegorz Błaszczuk" w:date="2025-10-14T10:31:00Z">
              <w:r>
                <w:rPr>
                  <w:rFonts w:ascii="Cambria" w:hAnsi="Cambria"/>
                  <w:sz w:val="20"/>
                  <w:szCs w:val="20"/>
                </w:rPr>
                <w:t>DB i MD 100 ilości drewna twa</w:t>
              </w:r>
            </w:ins>
            <w:ins w:id="142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rdzielowego min. 70 %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12367C78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43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4F51D0DF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44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BRAK</w:t>
              </w:r>
            </w:ins>
          </w:p>
        </w:tc>
        <w:tc>
          <w:tcPr>
            <w:tcW w:w="1545" w:type="dxa"/>
          </w:tcPr>
          <w:p w14:paraId="473E0D35" w14:textId="0AE9360C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10C6ED95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45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STALOWE</w:t>
              </w:r>
            </w:ins>
          </w:p>
        </w:tc>
        <w:tc>
          <w:tcPr>
            <w:tcW w:w="1545" w:type="dxa"/>
          </w:tcPr>
          <w:p w14:paraId="6FACBA25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3A951631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46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STALOWE</w:t>
              </w:r>
            </w:ins>
          </w:p>
        </w:tc>
        <w:tc>
          <w:tcPr>
            <w:tcW w:w="1545" w:type="dxa"/>
          </w:tcPr>
          <w:p w14:paraId="0AF7EAB7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4811DF6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47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0,5</w:t>
              </w:r>
            </w:ins>
          </w:p>
        </w:tc>
        <w:tc>
          <w:tcPr>
            <w:tcW w:w="1545" w:type="dxa"/>
          </w:tcPr>
          <w:p w14:paraId="158D845E" w14:textId="70F6F5EC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0303B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86716C5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48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0,5</w:t>
              </w:r>
            </w:ins>
          </w:p>
        </w:tc>
        <w:tc>
          <w:tcPr>
            <w:tcW w:w="1545" w:type="dxa"/>
          </w:tcPr>
          <w:p w14:paraId="632B42EC" w14:textId="770D8950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0303B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55E16A71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49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6468CFDF" w14:textId="776FA5C1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0303B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43BD59F3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50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FE0482F" w14:textId="55156063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0303B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5230A481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51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7CCC11" w14:textId="541812F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0303B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2F23D1EA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52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24</w:t>
              </w:r>
            </w:ins>
          </w:p>
        </w:tc>
        <w:tc>
          <w:tcPr>
            <w:tcW w:w="1545" w:type="dxa"/>
          </w:tcPr>
          <w:p w14:paraId="23DE1A72" w14:textId="75D8BFD4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0303B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0C38CAD0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53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2,5 lub 2,7</w:t>
              </w:r>
            </w:ins>
          </w:p>
        </w:tc>
        <w:tc>
          <w:tcPr>
            <w:tcW w:w="1545" w:type="dxa"/>
          </w:tcPr>
          <w:p w14:paraId="625BB50E" w14:textId="2EAA0E25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0303B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20303B" w:rsidRPr="00771297" w:rsidRDefault="0020303B" w:rsidP="0020303B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0303B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9540E35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0303B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0303B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0303B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0303B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0303B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0303B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0303B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5A015AD0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54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2DC858A3" w14:textId="32EFFEBD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0303B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0105CB7D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55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BRAK</w:t>
              </w:r>
            </w:ins>
          </w:p>
        </w:tc>
        <w:tc>
          <w:tcPr>
            <w:tcW w:w="1545" w:type="dxa"/>
          </w:tcPr>
          <w:p w14:paraId="1C64543C" w14:textId="127130BB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565C196E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56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26487272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57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BRAK</w:t>
              </w:r>
            </w:ins>
          </w:p>
        </w:tc>
        <w:tc>
          <w:tcPr>
            <w:tcW w:w="1545" w:type="dxa"/>
          </w:tcPr>
          <w:p w14:paraId="30E3CDC9" w14:textId="28BD4CFA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445B4A6B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58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 xml:space="preserve">Wykonana z drutu ocynkowanego, wysokość 2m, </w:t>
              </w:r>
              <w:r>
                <w:t>odległość drutów pionowych co 30 cm</w:t>
              </w:r>
              <w:r>
                <w:br/>
                <w:t>17 drutów poziomych</w:t>
              </w:r>
              <w:r>
                <w:br/>
                <w:t>rozstaw drutów poziomych:</w:t>
              </w:r>
              <w:r>
                <w:br/>
                <w:t>11 x 10 cm + 2 x 15 cm + 3 x 20 cm</w:t>
              </w:r>
            </w:ins>
          </w:p>
        </w:tc>
        <w:tc>
          <w:tcPr>
            <w:tcW w:w="1545" w:type="dxa"/>
          </w:tcPr>
          <w:p w14:paraId="49F6C67A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D42BDE3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59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 xml:space="preserve">DB lub MD 100% </w:t>
              </w:r>
              <w:r>
                <w:rPr>
                  <w:rFonts w:ascii="Times New Roman"/>
                  <w:sz w:val="20"/>
                </w:rPr>
                <w:t>ilo</w:t>
              </w:r>
              <w:r>
                <w:rPr>
                  <w:rFonts w:ascii="Times New Roman"/>
                  <w:sz w:val="20"/>
                </w:rPr>
                <w:t>ść</w:t>
              </w:r>
              <w:r>
                <w:rPr>
                  <w:rFonts w:ascii="Times New Roman"/>
                  <w:sz w:val="20"/>
                </w:rPr>
                <w:t xml:space="preserve"> drewna twardzielowego min. 70%</w:t>
              </w:r>
            </w:ins>
          </w:p>
        </w:tc>
        <w:tc>
          <w:tcPr>
            <w:tcW w:w="1545" w:type="dxa"/>
          </w:tcPr>
          <w:p w14:paraId="1237EF3F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047BB790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60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STALOWE</w:t>
              </w:r>
            </w:ins>
          </w:p>
        </w:tc>
        <w:tc>
          <w:tcPr>
            <w:tcW w:w="1545" w:type="dxa"/>
          </w:tcPr>
          <w:p w14:paraId="6F210564" w14:textId="617515D4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193DB9CD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61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STALOWE</w:t>
              </w:r>
            </w:ins>
          </w:p>
        </w:tc>
        <w:tc>
          <w:tcPr>
            <w:tcW w:w="1545" w:type="dxa"/>
          </w:tcPr>
          <w:p w14:paraId="2A145638" w14:textId="3EF71BA3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00DA092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62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0,5</w:t>
              </w:r>
            </w:ins>
          </w:p>
        </w:tc>
        <w:tc>
          <w:tcPr>
            <w:tcW w:w="1545" w:type="dxa"/>
          </w:tcPr>
          <w:p w14:paraId="2854CBD8" w14:textId="0361D0E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0303B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5D5FC98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63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0,5</w:t>
              </w:r>
            </w:ins>
          </w:p>
        </w:tc>
        <w:tc>
          <w:tcPr>
            <w:tcW w:w="1545" w:type="dxa"/>
          </w:tcPr>
          <w:p w14:paraId="24568B46" w14:textId="19C6DD1A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0303B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48414B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64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52DED6C7" w14:textId="5A7830DC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0303B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27FD8734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65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D7CC615" w14:textId="5C43A045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0303B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438AF21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66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F0A96D1" w14:textId="21CC67C4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0303B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4DA36BA4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67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24</w:t>
              </w:r>
            </w:ins>
          </w:p>
        </w:tc>
        <w:tc>
          <w:tcPr>
            <w:tcW w:w="1545" w:type="dxa"/>
          </w:tcPr>
          <w:p w14:paraId="7C66FA5F" w14:textId="0577AD4C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0303B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1084A5B0" w14:textId="6305627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11654693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68" w:author="Grzegorz Błaszczuk" w:date="2025-10-14T10:32:00Z">
              <w:r>
                <w:rPr>
                  <w:rFonts w:ascii="Cambria" w:hAnsi="Cambria"/>
                  <w:sz w:val="20"/>
                  <w:szCs w:val="20"/>
                </w:rPr>
                <w:t>2,5 lub 2,7</w:t>
              </w:r>
            </w:ins>
          </w:p>
        </w:tc>
        <w:tc>
          <w:tcPr>
            <w:tcW w:w="1545" w:type="dxa"/>
          </w:tcPr>
          <w:p w14:paraId="24E07252" w14:textId="3E71931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0303B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0303B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0303B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0303B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0303B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0303B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0303B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0303B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0303B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20303B" w:rsidRPr="00771297" w:rsidRDefault="0020303B" w:rsidP="0020303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20303B" w:rsidRPr="00771297" w:rsidRDefault="0020303B" w:rsidP="0020303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20303B" w:rsidRPr="00771297" w:rsidRDefault="0020303B" w:rsidP="0020303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20303B" w:rsidRPr="007C2CA4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0303B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20303B" w:rsidRPr="00771297" w:rsidRDefault="0020303B" w:rsidP="0020303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20303B" w:rsidRPr="00771297" w:rsidRDefault="0020303B" w:rsidP="0020303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20303B" w:rsidRPr="00771297" w:rsidRDefault="0020303B" w:rsidP="0020303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20303B" w:rsidRPr="007C2CA4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0303B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20303B" w:rsidRPr="00771297" w:rsidRDefault="0020303B" w:rsidP="0020303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20303B" w:rsidRPr="00771297" w:rsidRDefault="0020303B" w:rsidP="0020303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20303B" w:rsidRPr="00771297" w:rsidRDefault="0020303B" w:rsidP="0020303B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20303B" w:rsidRPr="007C2CA4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0303B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20303B" w:rsidRPr="00771297" w:rsidRDefault="0020303B" w:rsidP="0020303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20303B" w:rsidRPr="00771297" w:rsidRDefault="0020303B" w:rsidP="0020303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20303B" w:rsidRPr="00771297" w:rsidRDefault="0020303B" w:rsidP="0020303B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20303B" w:rsidRPr="007C2CA4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0303B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20303B" w:rsidRPr="00771297" w:rsidRDefault="0020303B" w:rsidP="0020303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20303B" w:rsidRPr="00771297" w:rsidRDefault="0020303B" w:rsidP="0020303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20303B" w:rsidRPr="00771297" w:rsidRDefault="0020303B" w:rsidP="0020303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20303B" w:rsidRPr="007C2CA4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0303B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20303B" w:rsidRPr="00771297" w:rsidRDefault="0020303B" w:rsidP="0020303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20303B" w:rsidRPr="00771297" w:rsidRDefault="0020303B" w:rsidP="0020303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20303B" w:rsidRPr="00771297" w:rsidRDefault="0020303B" w:rsidP="0020303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20303B" w:rsidRPr="007C2CA4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0303B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20303B" w:rsidRPr="00771297" w:rsidRDefault="0020303B" w:rsidP="0020303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20303B" w:rsidRPr="00771297" w:rsidRDefault="0020303B" w:rsidP="0020303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20303B" w:rsidRPr="00771297" w:rsidRDefault="0020303B" w:rsidP="0020303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20303B" w:rsidRPr="007C2CA4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0303B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20303B" w:rsidRPr="00771297" w:rsidRDefault="0020303B" w:rsidP="0020303B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20303B" w:rsidRPr="00771297" w:rsidRDefault="0020303B" w:rsidP="0020303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20303B" w:rsidRPr="00771297" w:rsidRDefault="0020303B" w:rsidP="0020303B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20303B" w:rsidRPr="007C2CA4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0303B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77777777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1B6894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20303B" w:rsidRPr="00771297" w:rsidRDefault="0020303B" w:rsidP="0020303B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42962B03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69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07B7BF70" w14:textId="1B448511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20303B" w:rsidRPr="00771297" w:rsidRDefault="0020303B" w:rsidP="0020303B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15FCF35A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70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BRAK</w:t>
              </w:r>
            </w:ins>
          </w:p>
        </w:tc>
        <w:tc>
          <w:tcPr>
            <w:tcW w:w="1545" w:type="dxa"/>
          </w:tcPr>
          <w:p w14:paraId="1552B30B" w14:textId="5DEFA33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24106E55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71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619FAC14" w14:textId="7079A0A2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256573EB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72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20</w:t>
              </w:r>
            </w:ins>
          </w:p>
        </w:tc>
        <w:tc>
          <w:tcPr>
            <w:tcW w:w="1545" w:type="dxa"/>
          </w:tcPr>
          <w:p w14:paraId="041C66DF" w14:textId="7AD0B51C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401CCB53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73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0E8AB7D0" w14:textId="384AE7A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2BB0F789" w:rsidR="0020303B" w:rsidRPr="002171B7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74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 xml:space="preserve">DB lub MD 100% </w:t>
              </w:r>
              <w:r>
                <w:rPr>
                  <w:rFonts w:ascii="Times New Roman"/>
                  <w:sz w:val="20"/>
                </w:rPr>
                <w:t>ilo</w:t>
              </w:r>
              <w:r>
                <w:rPr>
                  <w:rFonts w:ascii="Times New Roman"/>
                  <w:sz w:val="20"/>
                </w:rPr>
                <w:t>ść</w:t>
              </w:r>
              <w:r>
                <w:rPr>
                  <w:rFonts w:ascii="Times New Roman"/>
                  <w:sz w:val="20"/>
                </w:rPr>
                <w:t xml:space="preserve"> drewna twardzielowego min. 70%</w:t>
              </w:r>
            </w:ins>
          </w:p>
        </w:tc>
        <w:tc>
          <w:tcPr>
            <w:tcW w:w="1545" w:type="dxa"/>
          </w:tcPr>
          <w:p w14:paraId="34BD2B53" w14:textId="5F376600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3F150814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75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24E3C1C8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76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STALOWE</w:t>
              </w:r>
            </w:ins>
          </w:p>
        </w:tc>
        <w:tc>
          <w:tcPr>
            <w:tcW w:w="1545" w:type="dxa"/>
          </w:tcPr>
          <w:p w14:paraId="072E75A2" w14:textId="4DAA7EFD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08DD951" w:rsidR="0020303B" w:rsidRPr="002760FE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77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STALOWE</w:t>
              </w:r>
            </w:ins>
          </w:p>
        </w:tc>
        <w:tc>
          <w:tcPr>
            <w:tcW w:w="1545" w:type="dxa"/>
          </w:tcPr>
          <w:p w14:paraId="1D950670" w14:textId="6052C93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20303B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20303B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20303B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20303B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6CD6D316" w:rsidR="0020303B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78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20</w:t>
              </w:r>
            </w:ins>
          </w:p>
        </w:tc>
        <w:tc>
          <w:tcPr>
            <w:tcW w:w="1545" w:type="dxa"/>
          </w:tcPr>
          <w:p w14:paraId="0E0D0DE6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086CEAF5" w:rsidR="0020303B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79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20</w:t>
              </w:r>
            </w:ins>
          </w:p>
        </w:tc>
        <w:tc>
          <w:tcPr>
            <w:tcW w:w="1545" w:type="dxa"/>
          </w:tcPr>
          <w:p w14:paraId="65C86FD3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0303B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557E6523" w:rsidR="0020303B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  <w:ins w:id="180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EA510C4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20303B" w:rsidRDefault="0020303B" w:rsidP="0020303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81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2B634086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82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5F02AEA1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20303B" w:rsidRPr="00771297" w:rsidRDefault="0020303B" w:rsidP="0020303B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20303B" w:rsidRPr="00771297" w:rsidRDefault="0020303B" w:rsidP="0020303B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83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4B9F405A" w14:textId="73107F75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0303B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6CFAC907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84" w:author="Grzegorz Błaszczuk" w:date="2025-10-09T08:56:00Z">
                <w:pPr/>
              </w:pPrChange>
            </w:pPr>
            <w:ins w:id="185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5828CBB3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20303B" w:rsidRPr="00771297" w:rsidRDefault="0020303B" w:rsidP="0020303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6BFEFF29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86" w:author="Grzegorz Błaszczuk" w:date="2025-10-09T08:56:00Z">
                <w:pPr/>
              </w:pPrChange>
            </w:pPr>
            <w:ins w:id="187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650DFC23" w14:textId="11F61C4F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08FBE35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88" w:author="Grzegorz Błaszczuk" w:date="2025-10-09T08:56:00Z">
                <w:pPr/>
              </w:pPrChange>
            </w:pPr>
            <w:ins w:id="189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203087D2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90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51BCC7A1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91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0F7931CE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20303B" w:rsidRPr="00771297" w:rsidRDefault="0020303B" w:rsidP="0020303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92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3C5FB493" w14:textId="6A3E40E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93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6A7F48CF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19669895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94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245EEDBF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95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0E3284C5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96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42C7DB7B" w14:textId="5D58A0A0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0303B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97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2EF4CECF" w14:textId="73485ADD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98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7B97067D" w14:textId="419D575C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2376874A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199" w:author="Grzegorz Błaszczuk" w:date="2025-10-09T08:56:00Z">
                <w:pPr/>
              </w:pPrChange>
            </w:pPr>
            <w:ins w:id="200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STALOWE</w:t>
              </w:r>
            </w:ins>
          </w:p>
        </w:tc>
        <w:tc>
          <w:tcPr>
            <w:tcW w:w="1545" w:type="dxa"/>
          </w:tcPr>
          <w:p w14:paraId="29939FE2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5A129976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01" w:author="Grzegorz Błaszczuk" w:date="2025-10-09T08:56:00Z">
                <w:pPr/>
              </w:pPrChange>
            </w:pPr>
            <w:ins w:id="202" w:author="Grzegorz Błaszczuk" w:date="2025-10-14T10:33:00Z">
              <w:r>
                <w:rPr>
                  <w:rFonts w:ascii="Cambria" w:hAnsi="Cambria"/>
                  <w:sz w:val="20"/>
                  <w:szCs w:val="20"/>
                </w:rPr>
                <w:t>20</w:t>
              </w:r>
            </w:ins>
          </w:p>
        </w:tc>
        <w:tc>
          <w:tcPr>
            <w:tcW w:w="1545" w:type="dxa"/>
          </w:tcPr>
          <w:p w14:paraId="4FF6BEFB" w14:textId="0E804CC1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77777777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03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1E943C9F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20303B" w:rsidRPr="00771297" w:rsidRDefault="0020303B" w:rsidP="0020303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20303B" w:rsidRPr="00771297" w:rsidRDefault="0020303B" w:rsidP="0020303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77777777" w:rsidR="0020303B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04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305AD45B" w14:textId="1CCDC67C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372C92A2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05" w:author="Grzegorz Błaszczuk" w:date="2025-10-09T08:56:00Z">
                <w:pPr/>
              </w:pPrChange>
            </w:pPr>
            <w:ins w:id="206" w:author="Grzegorz Błaszczuk" w:date="2025-10-06T12:51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701AB9BC" w14:textId="6C72188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0303B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07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6E628E1A" w14:textId="23A4DFEE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AD4BB9E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08" w:author="Grzegorz Błaszczuk" w:date="2025-10-09T08:56:00Z">
                <w:pPr/>
              </w:pPrChange>
            </w:pPr>
            <w:ins w:id="209" w:author="Grzegorz Błaszczuk" w:date="2025-10-06T12:51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253A6C48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23D234ED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10" w:author="Grzegorz Błaszczuk" w:date="2025-10-09T08:56:00Z">
                <w:pPr/>
              </w:pPrChange>
            </w:pPr>
            <w:ins w:id="211" w:author="Grzegorz Błaszczuk" w:date="2025-10-06T12:51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6DE0C430" w14:textId="072F698F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54440BB8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12" w:author="Grzegorz Błaszczuk" w:date="2025-10-09T08:56:00Z">
                <w:pPr/>
              </w:pPrChange>
            </w:pPr>
            <w:ins w:id="213" w:author="Grzegorz Błaszczuk" w:date="2025-10-06T12:51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71DC3095" w14:textId="40F139FD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1DAF05E9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14" w:author="Grzegorz Błaszczuk" w:date="2025-10-09T08:56:00Z">
                <w:pPr/>
              </w:pPrChange>
            </w:pPr>
            <w:ins w:id="215" w:author="Grzegorz Błaszczuk" w:date="2025-10-06T12:51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62A8CD45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16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7B553AB0" w14:textId="7362158E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24237F3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17" w:author="Grzegorz Błaszczuk" w:date="2025-10-09T08:56:00Z">
                <w:pPr/>
              </w:pPrChange>
            </w:pPr>
            <w:ins w:id="218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47132CB5" w14:textId="42B1B291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19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75D8E767" w14:textId="71DC9F0C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511968D3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20" w:author="Grzegorz Błaszczuk" w:date="2025-10-09T08:56:00Z">
                <w:pPr/>
              </w:pPrChange>
            </w:pPr>
            <w:ins w:id="221" w:author="Grzegorz Błaszczuk" w:date="2025-10-06T12:43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01E35007" w14:textId="0AED730F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56C2645F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22" w:author="Grzegorz Błaszczuk" w:date="2025-10-09T08:56:00Z">
                <w:pPr/>
              </w:pPrChange>
            </w:pPr>
            <w:ins w:id="223" w:author="Grzegorz Błaszczuk" w:date="2025-10-06T12:53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4E8E1BFF" w14:textId="589E16B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2B9ABDC6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24" w:author="Grzegorz Błaszczuk" w:date="2025-10-09T08:56:00Z">
                <w:pPr/>
              </w:pPrChange>
            </w:pPr>
            <w:ins w:id="225" w:author="Grzegorz Błaszczuk" w:date="2025-10-06T12:53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6EFCB08A" w14:textId="34EC94A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26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1D316A2E" w14:textId="4239A3EA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99D553A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27" w:author="Grzegorz Błaszczuk" w:date="2025-10-09T08:56:00Z">
                <w:pPr/>
              </w:pPrChange>
            </w:pPr>
            <w:ins w:id="228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1C0727C3" w14:textId="407F23CD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3D9DE13B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29" w:author="Grzegorz Błaszczuk" w:date="2025-10-09T08:56:00Z">
                <w:pPr/>
              </w:pPrChange>
            </w:pPr>
            <w:ins w:id="230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58F063FF" w14:textId="0C84F34B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8F4ABF9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31" w:author="Grzegorz Błaszczuk" w:date="2025-10-09T08:56:00Z">
                <w:pPr/>
              </w:pPrChange>
            </w:pPr>
            <w:ins w:id="232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40F5D506" w14:textId="4A69B8B0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30AA93AD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33" w:author="Grzegorz Błaszczuk" w:date="2025-10-09T08:56:00Z">
                <w:pPr/>
              </w:pPrChange>
            </w:pPr>
            <w:ins w:id="234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6AFD4FD0" w14:textId="0CE7CEE6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189</w:t>
            </w:r>
          </w:p>
        </w:tc>
        <w:tc>
          <w:tcPr>
            <w:tcW w:w="1842" w:type="dxa"/>
          </w:tcPr>
          <w:p w14:paraId="419F1B50" w14:textId="24CE4734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8B09338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35" w:author="Grzegorz Błaszczuk" w:date="2025-10-09T08:56:00Z">
                <w:pPr/>
              </w:pPrChange>
            </w:pPr>
            <w:ins w:id="236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283F0670" w14:textId="74360FBA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33187285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37" w:author="Grzegorz Błaszczuk" w:date="2025-10-09T08:56:00Z">
                <w:pPr/>
              </w:pPrChange>
            </w:pPr>
            <w:ins w:id="238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2CC1C8A6" w14:textId="6393BCD0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4CD672F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39" w:author="Grzegorz Błaszczuk" w:date="2025-10-09T08:56:00Z">
                <w:pPr/>
              </w:pPrChange>
            </w:pPr>
            <w:ins w:id="240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7C8213F1" w14:textId="087A4465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3486B292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41" w:author="Grzegorz Błaszczuk" w:date="2025-10-09T08:56:00Z">
                <w:pPr/>
              </w:pPrChange>
            </w:pPr>
            <w:ins w:id="242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578EE8E3" w14:textId="3DC2C9D2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6C8C706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43" w:author="Grzegorz Błaszczuk" w:date="2025-10-09T08:56:00Z">
                <w:pPr/>
              </w:pPrChange>
            </w:pPr>
            <w:ins w:id="244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3249CA5E" w14:textId="50398F5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369867C8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45" w:author="Grzegorz Błaszczuk" w:date="2025-10-09T08:56:00Z">
                <w:pPr/>
              </w:pPrChange>
            </w:pPr>
            <w:ins w:id="246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39733F99" w14:textId="7CDB2CF5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0FF2366B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47" w:author="Grzegorz Błaszczuk" w:date="2025-10-09T08:56:00Z">
                <w:pPr/>
              </w:pPrChange>
            </w:pPr>
            <w:ins w:id="248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7E9D9E62" w14:textId="053C73E8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0D20CD16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49" w:author="Grzegorz Błaszczuk" w:date="2025-10-09T08:56:00Z">
                <w:pPr/>
              </w:pPrChange>
            </w:pPr>
            <w:ins w:id="250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3C120582" w14:textId="719EA8B9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56DB4A6D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51" w:author="Grzegorz Błaszczuk" w:date="2025-10-09T08:56:00Z">
                <w:pPr/>
              </w:pPrChange>
            </w:pPr>
            <w:ins w:id="252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56E5D931" w14:textId="27C9FDFB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20303B" w:rsidRPr="00AA5BC8" w:rsidRDefault="0020303B" w:rsidP="0020303B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E9D16F0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53" w:author="Grzegorz Błaszczuk" w:date="2025-10-09T08:56:00Z">
                <w:pPr/>
              </w:pPrChange>
            </w:pPr>
            <w:ins w:id="254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15C6BEBD" w14:textId="5080B1E0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0303B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55" w:author="Grzegorz Błaszczuk" w:date="2025-10-09T08:56:00Z">
                <w:pPr/>
              </w:pPrChange>
            </w:pPr>
          </w:p>
        </w:tc>
        <w:tc>
          <w:tcPr>
            <w:tcW w:w="1545" w:type="dxa"/>
          </w:tcPr>
          <w:p w14:paraId="54AAC31F" w14:textId="77777777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0303B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20303B" w:rsidRPr="00771297" w:rsidRDefault="0020303B" w:rsidP="0020303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20303B" w:rsidRPr="00771297" w:rsidRDefault="0020303B" w:rsidP="0020303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19F09E2" w:rsidR="0020303B" w:rsidRPr="002760FE" w:rsidRDefault="0020303B">
            <w:pPr>
              <w:jc w:val="center"/>
              <w:rPr>
                <w:rFonts w:ascii="Cambria" w:hAnsi="Cambria"/>
                <w:sz w:val="20"/>
                <w:szCs w:val="20"/>
              </w:rPr>
              <w:pPrChange w:id="256" w:author="Grzegorz Błaszczuk" w:date="2025-10-09T08:56:00Z">
                <w:pPr/>
              </w:pPrChange>
            </w:pPr>
            <w:ins w:id="257" w:author="Grzegorz Błaszczuk" w:date="2025-10-06T12:42:00Z">
              <w:r>
                <w:rPr>
                  <w:rFonts w:ascii="Cambria" w:hAnsi="Cambria"/>
                  <w:sz w:val="20"/>
                  <w:szCs w:val="20"/>
                </w:rPr>
                <w:t>50</w:t>
              </w:r>
            </w:ins>
          </w:p>
        </w:tc>
        <w:tc>
          <w:tcPr>
            <w:tcW w:w="1545" w:type="dxa"/>
          </w:tcPr>
          <w:p w14:paraId="3E5A3EE6" w14:textId="67CC9EE4" w:rsidR="0020303B" w:rsidRPr="00771297" w:rsidRDefault="0020303B" w:rsidP="0020303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rzegorz Błaszczuk">
    <w15:presenceInfo w15:providerId="AD" w15:userId="S::grzegorz.blaszczuk@ad.lasy.gov.pl::c4b7cc8a-2e4f-4056-bee2-5a61fe186d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3042A"/>
    <w:rsid w:val="00132515"/>
    <w:rsid w:val="00174D24"/>
    <w:rsid w:val="001B166C"/>
    <w:rsid w:val="001B61C4"/>
    <w:rsid w:val="001E065C"/>
    <w:rsid w:val="001E3DFA"/>
    <w:rsid w:val="001F6246"/>
    <w:rsid w:val="0020303B"/>
    <w:rsid w:val="00205100"/>
    <w:rsid w:val="002171B7"/>
    <w:rsid w:val="002240D5"/>
    <w:rsid w:val="002253DD"/>
    <w:rsid w:val="00242DCF"/>
    <w:rsid w:val="00247723"/>
    <w:rsid w:val="00254D32"/>
    <w:rsid w:val="00263CF3"/>
    <w:rsid w:val="00265C1C"/>
    <w:rsid w:val="00266C35"/>
    <w:rsid w:val="00271CF4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02820"/>
    <w:rsid w:val="006125EB"/>
    <w:rsid w:val="006168C2"/>
    <w:rsid w:val="0064290D"/>
    <w:rsid w:val="00651C6B"/>
    <w:rsid w:val="00654BBF"/>
    <w:rsid w:val="0067674A"/>
    <w:rsid w:val="006B180C"/>
    <w:rsid w:val="006B289D"/>
    <w:rsid w:val="006B5BD0"/>
    <w:rsid w:val="006C3E1D"/>
    <w:rsid w:val="006D2204"/>
    <w:rsid w:val="006E2E7C"/>
    <w:rsid w:val="006E58F3"/>
    <w:rsid w:val="0070170D"/>
    <w:rsid w:val="007053D9"/>
    <w:rsid w:val="00706F4E"/>
    <w:rsid w:val="00707C5F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27E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26C5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24367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B5AE1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270BC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32EF5"/>
    <w:rsid w:val="00F3700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E62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3126</Words>
  <Characters>18760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Grzegorz Błaszczuk</cp:lastModifiedBy>
  <cp:revision>9</cp:revision>
  <cp:lastPrinted>2024-03-13T06:31:00Z</cp:lastPrinted>
  <dcterms:created xsi:type="dcterms:W3CDTF">2025-10-06T10:56:00Z</dcterms:created>
  <dcterms:modified xsi:type="dcterms:W3CDTF">2025-10-22T09:10:00Z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